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2FE3B04">
                <wp:simplePos x="0" y="0"/>
                <wp:positionH relativeFrom="page">
                  <wp:posOffset>434340</wp:posOffset>
                </wp:positionH>
                <wp:positionV relativeFrom="margin">
                  <wp:posOffset>-144780</wp:posOffset>
                </wp:positionV>
                <wp:extent cx="6880064" cy="8307948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0064" cy="8307948"/>
                          <a:chOff x="-15240" y="754380"/>
                          <a:chExt cx="6880064" cy="830794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-15240" y="75438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71725F" w14:textId="77777777" w:rsidR="00732191" w:rsidRDefault="00732191" w:rsidP="0073219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2141179"/>
                            <a:ext cx="6858000" cy="19529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4.2pt;margin-top:-11.4pt;width:541.75pt;height:654.15pt;z-index:-251657216;mso-position-horizontal-relative:page;mso-position-vertical-relative:margin" coordorigin="-152,7543" coordsize="68800,8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">
                <v:rect id="Prostokąt 194" o:spid="_x0000_s1027" style="position:absolute;left:-152;top:7543;width:6857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F71725F" w14:textId="77777777" w:rsidR="00732191" w:rsidRDefault="00732191" w:rsidP="0073219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21411;width:68580;height:19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474D3CC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22CB0D5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7920B9AA" w:rsidR="00DE79F6" w:rsidRDefault="001D7EA7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5D0752CE">
                <wp:simplePos x="0" y="0"/>
                <wp:positionH relativeFrom="page">
                  <wp:posOffset>516255</wp:posOffset>
                </wp:positionH>
                <wp:positionV relativeFrom="paragraph">
                  <wp:posOffset>217805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388D9C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4C42E8D5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397B4821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40B91295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33F36CB0" w:rsidR="00422F3E" w:rsidRDefault="006F15F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984828C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7D2307B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455BF967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63D0C5E0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47D4E364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6D5833B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E15FFBD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1CB3C0D5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26CE7B9C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3BA99397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4737E606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314AEF8C" w:rsidR="00422F3E" w:rsidRDefault="006F15F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6E50391B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0D0EAA8E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386942C2" w:rsidR="00422F3E" w:rsidRDefault="006F15F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7DCD31DD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1DE94BC4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14B083D9" w:rsidR="00422F3E" w:rsidRDefault="006F15F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51ABD494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1B4621E3" w:rsidR="00422F3E" w:rsidRDefault="006F15F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11F664B4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792344EE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"_Toc147425894" </w:instrText>
          </w:r>
          <w:r>
            <w:rPr>
              <w:noProof/>
            </w:rPr>
            <w:fldChar w:fldCharType="separate"/>
          </w:r>
          <w:r w:rsidR="00422F3E" w:rsidRPr="006827F6">
            <w:rPr>
              <w:rStyle w:val="Hipercze"/>
              <w:rFonts w:cs="Times New Roman"/>
              <w:noProof/>
              <w:snapToGrid w:val="0"/>
              <w:w w:val="0"/>
            </w:rPr>
            <w:t>5.2.2.</w:t>
          </w:r>
          <w:r w:rsidR="00422F3E"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  <w:tab/>
          </w:r>
          <w:r w:rsidR="00422F3E" w:rsidRPr="006827F6">
            <w:rPr>
              <w:rStyle w:val="Hipercze"/>
              <w:noProof/>
            </w:rPr>
            <w:t>Odniesienie do spełnienia przesłanek trudnej sytuacji ekonomicznej</w:t>
          </w:r>
          <w:r w:rsidR="00422F3E">
            <w:rPr>
              <w:noProof/>
              <w:webHidden/>
            </w:rPr>
            <w:tab/>
          </w:r>
          <w:r w:rsidR="00422F3E">
            <w:rPr>
              <w:noProof/>
              <w:webHidden/>
            </w:rPr>
            <w:fldChar w:fldCharType="begin"/>
          </w:r>
          <w:r w:rsidR="00422F3E">
            <w:rPr>
              <w:noProof/>
              <w:webHidden/>
            </w:rPr>
            <w:instrText xml:space="preserve"> PAGEREF _Toc147425894 \h </w:instrText>
          </w:r>
          <w:r w:rsidR="00422F3E">
            <w:rPr>
              <w:noProof/>
              <w:webHidden/>
            </w:rPr>
          </w:r>
          <w:r w:rsidR="00422F3E">
            <w:rPr>
              <w:noProof/>
              <w:webHidden/>
            </w:rPr>
            <w:fldChar w:fldCharType="separate"/>
          </w:r>
          <w:ins w:id="0" w:author="Marzena Pisanko" w:date="2023-10-30T17:55:00Z">
            <w:r>
              <w:rPr>
                <w:noProof/>
                <w:webHidden/>
              </w:rPr>
              <w:t>17</w:t>
            </w:r>
          </w:ins>
          <w:del w:id="1" w:author="Marzena Pisanko" w:date="2023-10-30T17:55:00Z">
            <w:r w:rsidR="00422F3E" w:rsidDel="001C3BD0">
              <w:rPr>
                <w:noProof/>
                <w:webHidden/>
              </w:rPr>
              <w:delText>16</w:delText>
            </w:r>
          </w:del>
          <w:r w:rsidR="00422F3E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F03A433" w14:textId="3A91453F" w:rsidR="00422F3E" w:rsidRDefault="006F15F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lastRenderedPageBreak/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lastRenderedPageBreak/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EF8D" w14:textId="77777777" w:rsidR="005A5BC6" w:rsidRDefault="005A5BC6" w:rsidP="00DE79F6">
      <w:pPr>
        <w:spacing w:before="0"/>
      </w:pPr>
      <w:r>
        <w:separator/>
      </w:r>
    </w:p>
  </w:endnote>
  <w:endnote w:type="continuationSeparator" w:id="0">
    <w:p w14:paraId="45FE4B9E" w14:textId="77777777" w:rsidR="005A5BC6" w:rsidRDefault="005A5BC6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C40F" w14:textId="77777777" w:rsidR="00D442A0" w:rsidRDefault="00D442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711967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219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C3C1" w14:textId="77777777" w:rsidR="00D442A0" w:rsidRDefault="00D442A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ECD35C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2191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533C" w14:textId="77777777" w:rsidR="005A5BC6" w:rsidRDefault="005A5BC6" w:rsidP="00DE79F6">
      <w:pPr>
        <w:spacing w:before="0"/>
      </w:pPr>
      <w:r>
        <w:separator/>
      </w:r>
    </w:p>
  </w:footnote>
  <w:footnote w:type="continuationSeparator" w:id="0">
    <w:p w14:paraId="768914CF" w14:textId="77777777" w:rsidR="005A5BC6" w:rsidRDefault="005A5BC6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C008" w14:textId="77777777" w:rsidR="00D442A0" w:rsidRDefault="00D442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9B7E" w14:textId="6283C93F" w:rsidR="001D7EA7" w:rsidRDefault="001D7EA7">
    <w:pPr>
      <w:pStyle w:val="Nagwek"/>
    </w:pPr>
  </w:p>
  <w:p w14:paraId="7F5E4B65" w14:textId="48C07261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 xml:space="preserve">Załącznik nr 3.1 do Regulaminu wyboru projektów </w:t>
    </w:r>
  </w:p>
  <w:p w14:paraId="5F7F6869" w14:textId="3243A6DD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>w ramach naboru nr FEWM.01.11-IZ.00-00</w:t>
    </w:r>
    <w:r w:rsidR="006F15FC">
      <w:rPr>
        <w:rFonts w:asciiTheme="minorHAnsi" w:hAnsiTheme="minorHAnsi" w:cstheme="minorHAnsi"/>
      </w:rPr>
      <w:t>1</w:t>
    </w:r>
    <w:r w:rsidRPr="001D7EA7">
      <w:rPr>
        <w:rFonts w:asciiTheme="minorHAnsi" w:hAnsiTheme="minorHAnsi" w:cstheme="minorHAnsi"/>
      </w:rPr>
      <w:t>/23</w:t>
    </w:r>
  </w:p>
  <w:p w14:paraId="721E9BC1" w14:textId="35D574C3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 xml:space="preserve"> z ………………….. 2023 r.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zena Pisanko">
    <w15:presenceInfo w15:providerId="AD" w15:userId="S-1-5-21-1483201677-2291391362-2284932482-15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C3BD0"/>
    <w:rsid w:val="001D7EA7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15FC"/>
    <w:rsid w:val="006F7F45"/>
    <w:rsid w:val="00715F97"/>
    <w:rsid w:val="0071748A"/>
    <w:rsid w:val="00732191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442A0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87001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F84E9-E37C-4BD6-BDE8-1EB97F4D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2528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3</cp:revision>
  <dcterms:created xsi:type="dcterms:W3CDTF">2023-10-30T21:00:00Z</dcterms:created>
  <dcterms:modified xsi:type="dcterms:W3CDTF">2023-10-30T21:00:00Z</dcterms:modified>
</cp:coreProperties>
</file>